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D0E1833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</w:t>
    </w:r>
    <w:del w:id="1" w:author="Chválová Marika Ing." w:date="2022-07-22T07:22:00Z">
      <w:r w:rsidDel="0024030C">
        <w:rPr>
          <w:rFonts w:ascii="Arial" w:hAnsi="Arial" w:cs="Arial"/>
        </w:rPr>
        <w:delText xml:space="preserve">  </w:delText>
      </w:r>
    </w:del>
    <w:r>
      <w:rPr>
        <w:rFonts w:ascii="Arial" w:hAnsi="Arial" w:cs="Arial"/>
      </w:rPr>
      <w:t xml:space="preserve">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ins w:id="2" w:author="Chválová Marika Ing." w:date="2022-07-22T07:22:00Z">
      <w:r w:rsidR="0024030C">
        <w:t xml:space="preserve"> 14</w:t>
      </w:r>
    </w:ins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hválová Marika Ing.">
    <w15:presenceInfo w15:providerId="AD" w15:userId="S::m.chvalova@spucr.cz::ea3abcee-fdd8-4367-9d09-0022b4e944d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4030C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Chválová Marika Ing.</cp:lastModifiedBy>
  <cp:revision>2</cp:revision>
  <dcterms:created xsi:type="dcterms:W3CDTF">2022-07-22T05:23:00Z</dcterms:created>
  <dcterms:modified xsi:type="dcterms:W3CDTF">2022-07-22T05:23:00Z</dcterms:modified>
</cp:coreProperties>
</file>